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0C9509C"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C1C74">
        <w:rPr>
          <w:rFonts w:ascii="Arial" w:hAnsi="Arial" w:cs="Arial"/>
          <w:b/>
          <w:bCs/>
          <w:iCs/>
          <w:sz w:val="20"/>
          <w:szCs w:val="20"/>
        </w:rPr>
        <w:t xml:space="preserve">část </w:t>
      </w:r>
      <w:r w:rsidR="00AC1C74" w:rsidRPr="00AC1C74">
        <w:rPr>
          <w:rFonts w:ascii="Arial" w:hAnsi="Arial" w:cs="Arial"/>
          <w:b/>
          <w:bCs/>
          <w:iCs/>
          <w:sz w:val="20"/>
          <w:szCs w:val="20"/>
        </w:rPr>
        <w:t>A – Kabely 1 kV Al dle VDE</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2810AF7"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C1C74" w:rsidRPr="00AC1C74">
        <w:rPr>
          <w:rFonts w:cs="Arial"/>
          <w:b/>
          <w:bCs/>
          <w:szCs w:val="20"/>
        </w:rPr>
        <w:t>kabelů 1 kV Al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2BD636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685E71">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2334528D" w:rsidR="00FA79F0" w:rsidRPr="005020D9" w:rsidRDefault="00FA79F0" w:rsidP="00335840">
      <w:pPr>
        <w:pStyle w:val="Odstavecseseznamem"/>
        <w:spacing w:line="280" w:lineRule="atLeast"/>
        <w:ind w:left="426"/>
        <w:jc w:val="both"/>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w:t>
      </w:r>
      <w:r w:rsidRPr="00796317">
        <w:rPr>
          <w:rFonts w:cs="Arial"/>
          <w:szCs w:val="20"/>
        </w:rPr>
        <w:lastRenderedPageBreak/>
        <w:t xml:space="preserve">%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76CE6226" w14:textId="77777777" w:rsidR="00335840" w:rsidRDefault="00335840" w:rsidP="00060B31">
      <w:pPr>
        <w:spacing w:line="280" w:lineRule="atLeast"/>
        <w:jc w:val="center"/>
        <w:rPr>
          <w:rFonts w:cs="Arial"/>
          <w:b/>
          <w:szCs w:val="20"/>
        </w:rPr>
      </w:pPr>
    </w:p>
    <w:p w14:paraId="5FFB99C8" w14:textId="719185FE"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w:t>
      </w:r>
      <w:r>
        <w:rPr>
          <w:rFonts w:ascii="Arial" w:hAnsi="Arial" w:cs="Arial"/>
          <w:color w:val="auto"/>
          <w:sz w:val="20"/>
        </w:rPr>
        <w:lastRenderedPageBreak/>
        <w:t xml:space="preserve">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del w:id="4" w:author="Hallová, Eliška" w:date="2022-06-17T12:44:00Z">
        <w:r w:rsidRPr="00C41010" w:rsidDel="0034060A">
          <w:rPr>
            <w:rFonts w:ascii="Arial" w:hAnsi="Arial" w:cs="Arial"/>
            <w:color w:val="auto"/>
            <w:sz w:val="20"/>
          </w:rPr>
          <w:delText>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4:00Z">
        <w:r w:rsidRPr="00796317" w:rsidDel="0034060A">
          <w:rPr>
            <w:rFonts w:cs="Arial"/>
          </w:rPr>
          <w:delText xml:space="preserve"> nebo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669835D4" w:rsidR="00161273" w:rsidRDefault="00161273" w:rsidP="0086049F">
      <w:pPr>
        <w:spacing w:beforeLines="50" w:before="120" w:afterLines="50" w:after="120" w:line="280" w:lineRule="atLeast"/>
        <w:ind w:left="340"/>
        <w:jc w:val="center"/>
        <w:rPr>
          <w:rFonts w:cs="Arial"/>
          <w:b/>
          <w:szCs w:val="20"/>
        </w:rPr>
      </w:pPr>
    </w:p>
    <w:p w14:paraId="7855E0C0" w14:textId="77777777" w:rsidR="00335840" w:rsidRDefault="00335840"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AC1C74" w:rsidRDefault="00FE3275" w:rsidP="00E67BD1">
      <w:pPr>
        <w:widowControl w:val="0"/>
        <w:numPr>
          <w:ilvl w:val="2"/>
          <w:numId w:val="10"/>
        </w:numPr>
        <w:suppressAutoHyphens/>
        <w:spacing w:line="280" w:lineRule="atLeast"/>
        <w:jc w:val="both"/>
      </w:pPr>
      <w:r w:rsidRPr="00AC1C74">
        <w:t>platný certifikát kvality pro výrobní závod podle ČSN EN ISO 9001, Certifikační orgán musí být akreditovaný členský subjekt Evropské spolupráce pro akreditaci (EA),</w:t>
      </w:r>
    </w:p>
    <w:p w14:paraId="29268EE1" w14:textId="77777777" w:rsidR="00FE3275" w:rsidRPr="00AC1C74" w:rsidRDefault="00FE3275" w:rsidP="00E67BD1">
      <w:pPr>
        <w:widowControl w:val="0"/>
        <w:numPr>
          <w:ilvl w:val="2"/>
          <w:numId w:val="10"/>
        </w:numPr>
        <w:suppressAutoHyphens/>
        <w:spacing w:line="280" w:lineRule="atLeast"/>
        <w:jc w:val="both"/>
      </w:pPr>
      <w:r w:rsidRPr="00AC1C74">
        <w:t>doklady o platnosti certifikátu kvality výrobního závodu dle písm. i) tohoto odstavce a pravidelných prohlídkách certifikačního orgánu,</w:t>
      </w:r>
    </w:p>
    <w:p w14:paraId="47441EF6" w14:textId="77777777" w:rsidR="00FE3275" w:rsidRPr="00AC1C74" w:rsidRDefault="00FE3275" w:rsidP="00E67BD1">
      <w:pPr>
        <w:widowControl w:val="0"/>
        <w:numPr>
          <w:ilvl w:val="2"/>
          <w:numId w:val="10"/>
        </w:numPr>
        <w:suppressAutoHyphens/>
        <w:spacing w:line="280" w:lineRule="atLeast"/>
        <w:jc w:val="both"/>
      </w:pPr>
      <w:r w:rsidRPr="00AC1C74">
        <w:t>platnost certifikátu pro používání značky VDE,</w:t>
      </w:r>
    </w:p>
    <w:p w14:paraId="1B649950" w14:textId="77777777" w:rsidR="00FE3275" w:rsidRPr="00AC1C74" w:rsidRDefault="00FE3275" w:rsidP="00E67BD1">
      <w:pPr>
        <w:widowControl w:val="0"/>
        <w:numPr>
          <w:ilvl w:val="2"/>
          <w:numId w:val="10"/>
        </w:numPr>
        <w:suppressAutoHyphens/>
        <w:spacing w:line="280" w:lineRule="atLeast"/>
        <w:jc w:val="both"/>
      </w:pPr>
      <w:r w:rsidRPr="00AC1C74">
        <w:t>protokoly z kusových zkoušek každého dodaného kabelového bubnu,</w:t>
      </w:r>
    </w:p>
    <w:p w14:paraId="7D5A52A6" w14:textId="77777777" w:rsidR="00FE3275" w:rsidRPr="00AC1C74" w:rsidRDefault="00FE3275" w:rsidP="00E67BD1">
      <w:pPr>
        <w:widowControl w:val="0"/>
        <w:numPr>
          <w:ilvl w:val="2"/>
          <w:numId w:val="10"/>
        </w:numPr>
        <w:suppressAutoHyphens/>
        <w:spacing w:line="280" w:lineRule="atLeast"/>
        <w:jc w:val="both"/>
      </w:pPr>
      <w:r w:rsidRPr="00AC1C74">
        <w:t>protokoly z výběrových zkoušek z každé výrobní šarže dodaných typů kabelů,</w:t>
      </w:r>
    </w:p>
    <w:p w14:paraId="0D219A2D" w14:textId="77777777" w:rsidR="00FE3275" w:rsidRPr="00AC1C74" w:rsidRDefault="00FE3275" w:rsidP="00E67BD1">
      <w:pPr>
        <w:widowControl w:val="0"/>
        <w:numPr>
          <w:ilvl w:val="2"/>
          <w:numId w:val="10"/>
        </w:numPr>
        <w:suppressAutoHyphens/>
        <w:spacing w:line="280" w:lineRule="atLeast"/>
        <w:jc w:val="both"/>
      </w:pPr>
      <w:r w:rsidRPr="00AC1C74">
        <w:t>protokoly z typových zkoušek,</w:t>
      </w:r>
    </w:p>
    <w:p w14:paraId="5D246B2A" w14:textId="77777777" w:rsidR="00FE3275" w:rsidRPr="00AC1C74" w:rsidRDefault="00FE3275" w:rsidP="00E67BD1">
      <w:pPr>
        <w:widowControl w:val="0"/>
        <w:numPr>
          <w:ilvl w:val="2"/>
          <w:numId w:val="10"/>
        </w:numPr>
        <w:suppressAutoHyphens/>
        <w:spacing w:line="280" w:lineRule="atLeast"/>
        <w:jc w:val="both"/>
      </w:pPr>
      <w:r w:rsidRPr="00AC1C74">
        <w:t>protokoly z typových, kusových a výběrových zkoušek z 12 předcházejících měsíců od měsíce dodání,</w:t>
      </w:r>
    </w:p>
    <w:p w14:paraId="59301AA6" w14:textId="77777777" w:rsidR="00FE3275" w:rsidRPr="00AC1C74" w:rsidRDefault="00FE3275" w:rsidP="00E67BD1">
      <w:pPr>
        <w:widowControl w:val="0"/>
        <w:numPr>
          <w:ilvl w:val="2"/>
          <w:numId w:val="10"/>
        </w:numPr>
        <w:suppressAutoHyphens/>
        <w:spacing w:line="280" w:lineRule="atLeast"/>
        <w:jc w:val="both"/>
      </w:pPr>
      <w:r w:rsidRPr="00AC1C74">
        <w:t>typová dokumentace obsahující všeobecné informace o výrobku,</w:t>
      </w:r>
    </w:p>
    <w:p w14:paraId="257B3DD4" w14:textId="77777777" w:rsidR="00FE3275" w:rsidRPr="00AC1C74" w:rsidRDefault="00FE3275" w:rsidP="00E67BD1">
      <w:pPr>
        <w:widowControl w:val="0"/>
        <w:numPr>
          <w:ilvl w:val="2"/>
          <w:numId w:val="10"/>
        </w:numPr>
        <w:suppressAutoHyphens/>
        <w:spacing w:line="280" w:lineRule="atLeast"/>
        <w:jc w:val="both"/>
      </w:pPr>
      <w:r w:rsidRPr="00AC1C74">
        <w:t xml:space="preserve">provozní předpis pro pokládku (způsob a prostředí pro uložení, dovolené teploty, poloměry </w:t>
      </w:r>
      <w:proofErr w:type="gramStart"/>
      <w:r w:rsidRPr="00AC1C74">
        <w:t>ohybu,</w:t>
      </w:r>
      <w:proofErr w:type="gramEnd"/>
      <w:r w:rsidRPr="00AC1C74">
        <w:t xml:space="preserve"> atd.),</w:t>
      </w:r>
    </w:p>
    <w:p w14:paraId="03FFBA99" w14:textId="5F6D5027" w:rsidR="00FE3275" w:rsidRPr="00AC1C74" w:rsidRDefault="00FE3275" w:rsidP="00E67BD1">
      <w:pPr>
        <w:widowControl w:val="0"/>
        <w:numPr>
          <w:ilvl w:val="2"/>
          <w:numId w:val="10"/>
        </w:numPr>
        <w:suppressAutoHyphens/>
        <w:spacing w:line="280" w:lineRule="atLeast"/>
        <w:jc w:val="both"/>
      </w:pPr>
      <w:r w:rsidRPr="00AC1C74">
        <w:t xml:space="preserve">katalogové listy nebo prospekty </w:t>
      </w:r>
      <w:proofErr w:type="gramStart"/>
      <w:r w:rsidRPr="00AC1C74">
        <w:t>-  základní</w:t>
      </w:r>
      <w:proofErr w:type="gramEnd"/>
      <w:r w:rsidRPr="00AC1C74">
        <w:t xml:space="preserve"> technickou dokumentaci (katalog) nabízených kabelů, obsahující základní elektrické a neelektrické vlastnosti, parametry, rozměry, atd.</w:t>
      </w:r>
    </w:p>
    <w:p w14:paraId="7FA8D748" w14:textId="15699830" w:rsidR="00F41561" w:rsidRPr="00AC1C74" w:rsidRDefault="00F41561" w:rsidP="00E67BD1">
      <w:pPr>
        <w:widowControl w:val="0"/>
        <w:numPr>
          <w:ilvl w:val="2"/>
          <w:numId w:val="10"/>
        </w:numPr>
        <w:suppressAutoHyphens/>
        <w:spacing w:line="280" w:lineRule="atLeast"/>
        <w:jc w:val="both"/>
      </w:pPr>
      <w:r w:rsidRPr="00AC1C74">
        <w:t>prohlášení o shodě</w:t>
      </w:r>
    </w:p>
    <w:p w14:paraId="0F0018CC" w14:textId="68B33E92" w:rsidR="00F41561" w:rsidRPr="00AC1C74" w:rsidRDefault="00F41561" w:rsidP="00E67BD1">
      <w:pPr>
        <w:widowControl w:val="0"/>
        <w:numPr>
          <w:ilvl w:val="2"/>
          <w:numId w:val="10"/>
        </w:numPr>
        <w:suppressAutoHyphens/>
        <w:spacing w:line="280" w:lineRule="atLeast"/>
        <w:jc w:val="both"/>
      </w:pPr>
      <w:r w:rsidRPr="00AC1C74">
        <w:t>prohlášení o vlastnostech</w:t>
      </w:r>
      <w:r w:rsidR="00257867" w:rsidRPr="00AC1C74">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8A84A94"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sidR="00CB5331">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EF" w14:textId="77777777" w:rsidR="007E5518" w:rsidRDefault="007E5518" w:rsidP="00E25C9A">
      <w:r>
        <w:separator/>
      </w:r>
    </w:p>
  </w:endnote>
  <w:endnote w:type="continuationSeparator" w:id="0">
    <w:p w14:paraId="47ADCCE5" w14:textId="77777777" w:rsidR="007E5518" w:rsidRDefault="007E5518" w:rsidP="00E25C9A">
      <w:r>
        <w:continuationSeparator/>
      </w:r>
    </w:p>
  </w:endnote>
  <w:endnote w:type="continuationNotice" w:id="1">
    <w:p w14:paraId="460E564E" w14:textId="77777777" w:rsidR="007E5518" w:rsidRDefault="007E5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8C043" w14:textId="77777777" w:rsidR="007E5518" w:rsidRDefault="007E5518" w:rsidP="00E25C9A">
      <w:r>
        <w:separator/>
      </w:r>
    </w:p>
  </w:footnote>
  <w:footnote w:type="continuationSeparator" w:id="0">
    <w:p w14:paraId="7A7F1274" w14:textId="77777777" w:rsidR="007E5518" w:rsidRDefault="007E5518" w:rsidP="00E25C9A">
      <w:r>
        <w:continuationSeparator/>
      </w:r>
    </w:p>
  </w:footnote>
  <w:footnote w:type="continuationNotice" w:id="1">
    <w:p w14:paraId="64685629" w14:textId="77777777" w:rsidR="007E5518" w:rsidRDefault="007E5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8"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8"/>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6B8"/>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5840"/>
    <w:rsid w:val="00337614"/>
    <w:rsid w:val="0034060A"/>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96F52"/>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17647"/>
    <w:rsid w:val="00421868"/>
    <w:rsid w:val="00422C5B"/>
    <w:rsid w:val="00424E61"/>
    <w:rsid w:val="00430E1B"/>
    <w:rsid w:val="004319FE"/>
    <w:rsid w:val="00432441"/>
    <w:rsid w:val="00432DC3"/>
    <w:rsid w:val="00433745"/>
    <w:rsid w:val="00435AC4"/>
    <w:rsid w:val="00435E82"/>
    <w:rsid w:val="00435EB7"/>
    <w:rsid w:val="00436549"/>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85E71"/>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5518"/>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8650</Words>
  <Characters>58475</Characters>
  <Application>Microsoft Office Word</Application>
  <DocSecurity>0</DocSecurity>
  <Lines>1886</Lines>
  <Paragraphs>1243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9</cp:revision>
  <cp:lastPrinted>2017-05-11T12:12:00Z</cp:lastPrinted>
  <dcterms:created xsi:type="dcterms:W3CDTF">2022-05-23T12:31:00Z</dcterms:created>
  <dcterms:modified xsi:type="dcterms:W3CDTF">2022-07-14T08:10:00Z</dcterms:modified>
</cp:coreProperties>
</file>